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bookmarkStart w:id="0" w:name="_GoBack"/>
      <w:bookmarkEnd w:id="0"/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1A76D9C7" w14:textId="06A0B97C" w:rsidR="00BC4334" w:rsidRDefault="00BC4334" w:rsidP="00584B97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1" w:name="_Hlk76385375"/>
      <w:r w:rsidR="00CD0CD4">
        <w:rPr>
          <w:rFonts w:ascii="Cambria" w:hAnsi="Cambria" w:cs="Arial"/>
          <w:b/>
          <w:bCs/>
        </w:rPr>
        <w:t>„Konserwacja i naprawa dróg w Nadleśnictwie Polanów”</w:t>
      </w:r>
      <w:r w:rsidR="00584B97">
        <w:rPr>
          <w:rFonts w:ascii="Cambria" w:hAnsi="Cambria" w:cs="Arial"/>
          <w:b/>
          <w:bCs/>
        </w:rPr>
        <w:t xml:space="preserve"> zadanie nr …</w:t>
      </w:r>
      <w:bookmarkEnd w:id="1"/>
    </w:p>
    <w:p w14:paraId="5C8D62C9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E6F26" w14:textId="4F09F877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ins w:id="2" w:author="Aleksandra Pściuk" w:date="2022-06-27T10:34:00Z">
        <w:r w:rsidR="00A8510C">
          <w:rPr>
            <w:rFonts w:ascii="Cambria" w:eastAsia="Calibri" w:hAnsi="Cambria" w:cs="Arial"/>
          </w:rPr>
          <w:t xml:space="preserve">pkt 1-6 </w:t>
        </w:r>
      </w:ins>
      <w:r w:rsidRPr="00AE3690">
        <w:rPr>
          <w:rFonts w:ascii="Cambria" w:eastAsia="Calibri" w:hAnsi="Cambria" w:cs="Arial"/>
        </w:rPr>
        <w:t xml:space="preserve">ustawy </w:t>
      </w:r>
      <w:ins w:id="3" w:author="Aleksandra Pściuk" w:date="2022-06-27T10:21:00Z">
        <w:r w:rsidR="00DE2640">
          <w:rPr>
            <w:rFonts w:ascii="Cambria" w:eastAsia="Calibri" w:hAnsi="Cambria" w:cs="Arial"/>
          </w:rPr>
          <w:t>z dnia 11 wrze</w:t>
        </w:r>
      </w:ins>
      <w:ins w:id="4" w:author="Aleksandra Pściuk" w:date="2022-06-27T10:22:00Z">
        <w:r w:rsidR="00DE2640">
          <w:rPr>
            <w:rFonts w:ascii="Cambria" w:eastAsia="Calibri" w:hAnsi="Cambria" w:cs="Arial"/>
          </w:rPr>
          <w:t xml:space="preserve">śnia 2019 r. Prawo zamówień publicznych (t.j. Dz.U. z 2021 r., poz. 129 ze zm. – dalej jako „ustawa </w:t>
        </w:r>
      </w:ins>
      <w:r w:rsidRPr="00AE3690">
        <w:rPr>
          <w:rFonts w:ascii="Cambria" w:eastAsia="Calibri" w:hAnsi="Cambria" w:cs="Arial"/>
        </w:rPr>
        <w:t>PZP</w:t>
      </w:r>
      <w:ins w:id="5" w:author="Aleksandra Pściuk" w:date="2022-06-27T10:22:00Z">
        <w:r w:rsidR="00DE2640">
          <w:rPr>
            <w:rFonts w:ascii="Cambria" w:eastAsia="Calibri" w:hAnsi="Cambria" w:cs="Arial"/>
          </w:rPr>
          <w:t>”)</w:t>
        </w:r>
      </w:ins>
      <w:r w:rsidRPr="00AE3690">
        <w:rPr>
          <w:rFonts w:ascii="Cambria" w:eastAsia="Calibri" w:hAnsi="Cambria" w:cs="Arial"/>
        </w:rPr>
        <w:t>.</w:t>
      </w:r>
    </w:p>
    <w:p w14:paraId="079AB104" w14:textId="77777777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</w:t>
      </w:r>
      <w:del w:id="6" w:author="Aleksandra Pściuk" w:date="2022-06-27T10:34:00Z">
        <w:r w:rsidRPr="00AE3690" w:rsidDel="00A8510C">
          <w:rPr>
            <w:rFonts w:ascii="Cambria" w:eastAsia="Calibri" w:hAnsi="Cambria" w:cs="Arial"/>
          </w:rPr>
          <w:delText>.</w:delText>
        </w:r>
      </w:del>
      <w:r w:rsidRPr="00AE3690">
        <w:rPr>
          <w:rFonts w:ascii="Cambria" w:eastAsia="Calibri" w:hAnsi="Cambria" w:cs="Arial"/>
        </w:rPr>
        <w:t xml:space="preserve"> 1, 4, 5, 7, 8, 10 ustawy PZP.</w:t>
      </w:r>
    </w:p>
    <w:p w14:paraId="5485A05F" w14:textId="4721B0C7" w:rsidR="00BC4334" w:rsidRPr="00AE3690" w:rsidRDefault="00BC4334" w:rsidP="00273D3E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podstawie art. </w:t>
      </w:r>
      <w:r w:rsidRPr="00AE3690">
        <w:rPr>
          <w:rFonts w:ascii="Cambria" w:hAnsi="Cambria" w:cs="Arial"/>
          <w:lang w:eastAsia="pl-PL"/>
        </w:rPr>
        <w:t xml:space="preserve">7 ust. 1 </w:t>
      </w:r>
      <w:r w:rsidR="004F6E9F">
        <w:rPr>
          <w:rFonts w:ascii="Cambria" w:hAnsi="Cambria" w:cs="Arial"/>
          <w:lang w:eastAsia="pl-PL"/>
        </w:rPr>
        <w:t xml:space="preserve">pkt 1-3 </w:t>
      </w:r>
      <w:r w:rsidRPr="00AE3690">
        <w:rPr>
          <w:rFonts w:ascii="Cambria" w:hAnsi="Cambria" w:cs="Arial"/>
          <w:lang w:eastAsia="pl-PL"/>
        </w:rPr>
        <w:t xml:space="preserve">ustawy </w:t>
      </w:r>
      <w:r w:rsidRPr="00AE3690">
        <w:rPr>
          <w:rFonts w:ascii="Cambria" w:eastAsia="Calibri" w:hAnsi="Cambria" w:cs="Arial"/>
        </w:rPr>
        <w:t>z dnia 13 kwietnia 2022 r.</w:t>
      </w:r>
      <w:r w:rsidRPr="00AE3690">
        <w:rPr>
          <w:rFonts w:ascii="Cambria" w:eastAsia="Calibri" w:hAnsi="Cambria" w:cs="Arial"/>
          <w:i/>
          <w:iCs/>
        </w:rPr>
        <w:t xml:space="preserve"> </w:t>
      </w:r>
      <w:r w:rsidRPr="00AE3690">
        <w:rPr>
          <w:rFonts w:ascii="Cambria" w:eastAsia="Calibri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E3690">
        <w:rPr>
          <w:rFonts w:ascii="Cambria" w:eastAsia="Calibri" w:hAnsi="Cambria" w:cs="Arial"/>
          <w:i/>
          <w:iCs/>
          <w:color w:val="222222"/>
        </w:rPr>
        <w:t xml:space="preserve"> </w:t>
      </w:r>
      <w:r w:rsidRPr="00AE3690">
        <w:rPr>
          <w:rFonts w:ascii="Cambria" w:eastAsia="Calibri" w:hAnsi="Cambria" w:cs="Arial"/>
          <w:iCs/>
          <w:color w:val="222222"/>
        </w:rPr>
        <w:t>(Dz. U. poz. 835)</w:t>
      </w:r>
      <w:r w:rsidRPr="00AE3690">
        <w:rPr>
          <w:rFonts w:ascii="Cambria" w:eastAsia="Calibri" w:hAnsi="Cambria" w:cs="Arial"/>
          <w:i/>
          <w:iCs/>
          <w:color w:val="222222"/>
          <w:vertAlign w:val="superscript"/>
        </w:rPr>
        <w:footnoteReference w:id="1"/>
      </w:r>
      <w:r w:rsidRPr="00AE3690">
        <w:rPr>
          <w:rFonts w:ascii="Cambria" w:eastAsia="Calibri" w:hAnsi="Cambria" w:cs="Arial"/>
          <w:i/>
          <w:iCs/>
          <w:color w:val="222222"/>
        </w:rPr>
        <w:t>.</w:t>
      </w:r>
      <w:r w:rsidRPr="00AE3690">
        <w:rPr>
          <w:rFonts w:ascii="Cambria" w:eastAsia="Calibri" w:hAnsi="Cambria" w:cs="Arial"/>
          <w:color w:val="222222"/>
        </w:rPr>
        <w:t xml:space="preserve"> </w:t>
      </w:r>
    </w:p>
    <w:p w14:paraId="25665184" w14:textId="10E501D9" w:rsidR="00BC4334" w:rsidRPr="00541DDC" w:rsidRDefault="00BC4334" w:rsidP="00273D3E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5,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7,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8,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</w:t>
      </w:r>
      <w:del w:id="7" w:author="Aleksandra Pściuk" w:date="2022-06-27T10:22:00Z">
        <w:r w:rsidR="00273D3E" w:rsidDel="00DE2640">
          <w:rPr>
            <w:rFonts w:ascii="Cambria" w:eastAsia="Calibri" w:hAnsi="Cambria" w:cs="Arial"/>
            <w:i/>
            <w:sz w:val="16"/>
            <w:szCs w:val="16"/>
          </w:rPr>
          <w:delText xml:space="preserve"> </w:delText>
        </w:r>
      </w:del>
      <w:r>
        <w:rPr>
          <w:rFonts w:ascii="Cambria" w:eastAsia="Calibri" w:hAnsi="Cambria" w:cs="Arial"/>
          <w:i/>
          <w:sz w:val="16"/>
          <w:szCs w:val="16"/>
        </w:rPr>
        <w:t>,</w:t>
      </w:r>
      <w:ins w:id="8" w:author="Aleksandra Pściuk" w:date="2022-06-27T10:22:00Z">
        <w:r w:rsidR="00DE2640">
          <w:rPr>
            <w:rFonts w:ascii="Cambria" w:eastAsia="Calibri" w:hAnsi="Cambria" w:cs="Arial"/>
            <w:i/>
            <w:sz w:val="16"/>
            <w:szCs w:val="16"/>
          </w:rPr>
          <w:t xml:space="preserve"> </w:t>
        </w:r>
      </w:ins>
      <w:r>
        <w:rPr>
          <w:rFonts w:ascii="Cambria" w:eastAsia="Calibri" w:hAnsi="Cambria" w:cs="Arial"/>
          <w:i/>
          <w:sz w:val="16"/>
          <w:szCs w:val="16"/>
        </w:rPr>
        <w:t>5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,</w:t>
      </w:r>
      <w:ins w:id="9" w:author="Aleksandra Pściuk" w:date="2022-06-27T10:22:00Z">
        <w:r w:rsidR="00DE2640">
          <w:rPr>
            <w:rFonts w:ascii="Cambria" w:eastAsia="Calibri" w:hAnsi="Cambria" w:cs="Arial"/>
            <w:i/>
            <w:sz w:val="16"/>
            <w:szCs w:val="16"/>
          </w:rPr>
          <w:t xml:space="preserve"> </w:t>
        </w:r>
      </w:ins>
      <w:r>
        <w:rPr>
          <w:rFonts w:ascii="Cambria" w:eastAsia="Calibri" w:hAnsi="Cambria" w:cs="Arial"/>
          <w:i/>
          <w:sz w:val="16"/>
          <w:szCs w:val="16"/>
        </w:rPr>
        <w:t>7,</w:t>
      </w:r>
      <w:ins w:id="10" w:author="Aleksandra Pściuk" w:date="2022-06-27T10:22:00Z">
        <w:r w:rsidR="00DE2640">
          <w:rPr>
            <w:rFonts w:ascii="Cambria" w:eastAsia="Calibri" w:hAnsi="Cambria" w:cs="Arial"/>
            <w:i/>
            <w:sz w:val="16"/>
            <w:szCs w:val="16"/>
          </w:rPr>
          <w:t xml:space="preserve"> </w:t>
        </w:r>
      </w:ins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8,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74039AA9" w14:textId="60236AC5" w:rsidR="00541DDC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>Jednocześnie oświadczam, że w związku z ww. okolicznością, na podstawie art. 110 ust. 2 ustawy PZP podjąłem następujące środki naprawcze i zapobiegawcze:</w:t>
      </w:r>
      <w:r w:rsidR="00541DDC" w:rsidRPr="00541DDC">
        <w:rPr>
          <w:rFonts w:ascii="Cambria" w:eastAsia="Calibri" w:hAnsi="Cambria" w:cs="Arial"/>
        </w:rPr>
        <w:t xml:space="preserve"> </w:t>
      </w:r>
      <w:r w:rsidR="00541DDC"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151ED73" w14:textId="76C42E97" w:rsidR="00BC4334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</w:t>
      </w:r>
      <w:r w:rsidR="00541DDC" w:rsidRPr="00541DDC">
        <w:rPr>
          <w:rFonts w:ascii="Cambria" w:eastAsia="Calibri" w:hAnsi="Cambria" w:cs="Arial"/>
          <w:sz w:val="21"/>
          <w:szCs w:val="21"/>
        </w:rPr>
        <w:t>………</w:t>
      </w:r>
    </w:p>
    <w:p w14:paraId="7ADE848B" w14:textId="3CF1CA57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27EA9760" w14:textId="49C3F08A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1F0F2CF8" w14:textId="77777777" w:rsidR="00BC4334" w:rsidRPr="00A6020E" w:rsidRDefault="00BC4334" w:rsidP="00273D3E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208B5" w16cex:dateUtc="2021-03-21T17:02:00Z"/>
  <w16cex:commentExtensible w16cex:durableId="2402099F" w16cex:dateUtc="2021-03-21T1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909981" w16cid:durableId="240208B5"/>
  <w16cid:commentId w16cid:paraId="3AD34EDD" w16cid:durableId="240209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E2B2A" w14:textId="77777777" w:rsidR="000758DA" w:rsidRDefault="000758DA">
      <w:r>
        <w:separator/>
      </w:r>
    </w:p>
  </w:endnote>
  <w:endnote w:type="continuationSeparator" w:id="0">
    <w:p w14:paraId="24C56D9F" w14:textId="77777777" w:rsidR="000758DA" w:rsidRDefault="0007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32200" w14:textId="77777777" w:rsidR="00050E2E" w:rsidRDefault="000758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1CBE2B6C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24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758D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67D2F" w14:textId="77777777" w:rsidR="000758DA" w:rsidRDefault="000758DA">
      <w:r>
        <w:separator/>
      </w:r>
    </w:p>
  </w:footnote>
  <w:footnote w:type="continuationSeparator" w:id="0">
    <w:p w14:paraId="3C38F6B1" w14:textId="77777777" w:rsidR="000758DA" w:rsidRDefault="000758DA">
      <w:r>
        <w:continuationSeparator/>
      </w:r>
    </w:p>
  </w:footnote>
  <w:footnote w:id="1">
    <w:p w14:paraId="598FB039" w14:textId="2801EE93" w:rsidR="00BC4334" w:rsidRDefault="00BC4334" w:rsidP="00D25284">
      <w:pPr>
        <w:spacing w:after="0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D2528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686D92" w14:textId="318D1E14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406556" w14:textId="36A58885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7C7248" w14:textId="22846ADB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758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758DA"/>
    <w:rsid w:val="00077969"/>
    <w:rsid w:val="000B31FC"/>
    <w:rsid w:val="000F311E"/>
    <w:rsid w:val="00111C27"/>
    <w:rsid w:val="001401CE"/>
    <w:rsid w:val="001612B9"/>
    <w:rsid w:val="00167DE2"/>
    <w:rsid w:val="001E2043"/>
    <w:rsid w:val="00273D3E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52A8A"/>
    <w:rsid w:val="0095321E"/>
    <w:rsid w:val="0097281D"/>
    <w:rsid w:val="00A20C4A"/>
    <w:rsid w:val="00A25E8D"/>
    <w:rsid w:val="00A25F76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611AB"/>
    <w:rsid w:val="00EB5D51"/>
    <w:rsid w:val="00EB7742"/>
    <w:rsid w:val="00ED6265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512A-95BB-4CD2-B061-8129927A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Krystian Cyrson  (Nadleśnictwo Bobolice)</cp:lastModifiedBy>
  <cp:revision>15</cp:revision>
  <dcterms:created xsi:type="dcterms:W3CDTF">2022-05-24T07:46:00Z</dcterms:created>
  <dcterms:modified xsi:type="dcterms:W3CDTF">2022-06-27T10:14:00Z</dcterms:modified>
</cp:coreProperties>
</file>